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D9313" w14:textId="3BC4F9E9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706B6" w14:paraId="25AD9316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9314" w14:textId="77777777" w:rsidR="007706B6" w:rsidRDefault="007706B6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9315" w14:textId="77777777" w:rsidR="007706B6" w:rsidRPr="007706B6" w:rsidRDefault="00616C7F" w:rsidP="007706B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16C7F">
              <w:rPr>
                <w:b/>
                <w:sz w:val="26"/>
                <w:szCs w:val="26"/>
                <w:lang w:val="en-US"/>
              </w:rPr>
              <w:t>203B_240</w:t>
            </w:r>
          </w:p>
        </w:tc>
      </w:tr>
      <w:tr w:rsidR="007706B6" w14:paraId="25AD9319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9317" w14:textId="77777777" w:rsidR="007706B6" w:rsidRDefault="007706B6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9318" w14:textId="77777777" w:rsidR="007706B6" w:rsidRPr="00616C7F" w:rsidRDefault="00616C7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16C7F">
              <w:rPr>
                <w:b/>
                <w:sz w:val="24"/>
                <w:szCs w:val="24"/>
                <w:lang w:val="en-US"/>
              </w:rPr>
              <w:t>2045476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CC0D00" w14:paraId="71AA228F" w14:textId="77777777" w:rsidTr="0053733C">
        <w:trPr>
          <w:jc w:val="right"/>
        </w:trPr>
        <w:tc>
          <w:tcPr>
            <w:tcW w:w="5500" w:type="dxa"/>
            <w:hideMark/>
          </w:tcPr>
          <w:p w14:paraId="0F314ED6" w14:textId="77777777" w:rsidR="00CC0D00" w:rsidRDefault="00CC0D00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CC0D00" w:rsidRPr="006A2A48" w14:paraId="4838CD21" w14:textId="77777777" w:rsidTr="0053733C">
        <w:trPr>
          <w:jc w:val="right"/>
        </w:trPr>
        <w:tc>
          <w:tcPr>
            <w:tcW w:w="5500" w:type="dxa"/>
            <w:hideMark/>
          </w:tcPr>
          <w:p w14:paraId="26FCB858" w14:textId="77777777" w:rsidR="00CC0D00" w:rsidRPr="006A2A48" w:rsidRDefault="00CC0D00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CC0D00" w:rsidRPr="006A2A48" w14:paraId="29BA8194" w14:textId="77777777" w:rsidTr="0053733C">
        <w:trPr>
          <w:jc w:val="right"/>
        </w:trPr>
        <w:tc>
          <w:tcPr>
            <w:tcW w:w="5500" w:type="dxa"/>
            <w:hideMark/>
          </w:tcPr>
          <w:p w14:paraId="46223791" w14:textId="77777777" w:rsidR="00CC0D00" w:rsidRPr="006A2A48" w:rsidRDefault="00CC0D00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CC0D00" w:rsidRPr="006A2A48" w14:paraId="5D96BFDA" w14:textId="77777777" w:rsidTr="0053733C">
        <w:trPr>
          <w:jc w:val="right"/>
        </w:trPr>
        <w:tc>
          <w:tcPr>
            <w:tcW w:w="5500" w:type="dxa"/>
            <w:hideMark/>
          </w:tcPr>
          <w:p w14:paraId="7309E4AD" w14:textId="77777777" w:rsidR="00CC0D00" w:rsidRPr="006A2A48" w:rsidRDefault="00CC0D00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CC0D00" w14:paraId="0307FAB4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7B4AE389" w14:textId="77777777" w:rsidR="00CC0D00" w:rsidRDefault="00CC0D00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CC0D00" w:rsidRPr="006A2A48" w14:paraId="2972FF9D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64298F80" w14:textId="77777777" w:rsidR="00CC0D00" w:rsidRPr="006A2A48" w:rsidRDefault="00CC0D00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25AD931F" w14:textId="77777777" w:rsidR="0026453A" w:rsidRPr="00697DC5" w:rsidRDefault="0026453A" w:rsidP="0026453A"/>
    <w:p w14:paraId="25AD9320" w14:textId="77777777" w:rsidR="0026453A" w:rsidRPr="00697DC5" w:rsidRDefault="0026453A" w:rsidP="0026453A"/>
    <w:p w14:paraId="25AD9321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25AD9322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C2F60">
        <w:rPr>
          <w:b/>
          <w:sz w:val="26"/>
          <w:szCs w:val="26"/>
        </w:rPr>
        <w:t>(</w:t>
      </w:r>
      <w:r w:rsidR="001D52E2" w:rsidRPr="007B0F08">
        <w:rPr>
          <w:b/>
          <w:sz w:val="26"/>
          <w:szCs w:val="26"/>
        </w:rPr>
        <w:t>Болт М12х80</w:t>
      </w:r>
      <w:r w:rsidR="005C2F60">
        <w:rPr>
          <w:b/>
          <w:sz w:val="26"/>
          <w:szCs w:val="26"/>
        </w:rPr>
        <w:t>)</w:t>
      </w:r>
      <w:r w:rsidR="007B0F08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25AD9323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25AD9324" w14:textId="77777777" w:rsidR="005C2F60" w:rsidRDefault="005C2F60" w:rsidP="005C2F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5AD9325" w14:textId="77777777" w:rsidR="005C2F60" w:rsidRDefault="005C2F60" w:rsidP="005C2F6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25AD9326" w14:textId="77777777" w:rsidR="005C2F60" w:rsidRDefault="005C2F60" w:rsidP="005C2F6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5AD9327" w14:textId="77777777" w:rsidR="005C2F60" w:rsidRDefault="005C2F60" w:rsidP="005C2F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5AD9328" w14:textId="77777777" w:rsidR="005C2F60" w:rsidRDefault="005C2F60" w:rsidP="005C2F6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25AD9329" w14:textId="77777777" w:rsidR="005C2F60" w:rsidRDefault="005C2F60" w:rsidP="005C2F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5AD932A" w14:textId="77777777" w:rsidR="005C2F60" w:rsidRDefault="005C2F60" w:rsidP="005C2F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5AD932B" w14:textId="77777777" w:rsidR="005C2F60" w:rsidRDefault="005C2F60" w:rsidP="005C2F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5AD932C" w14:textId="77777777" w:rsidR="005C2F60" w:rsidRDefault="005C2F60" w:rsidP="005C2F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5AD932D" w14:textId="77777777" w:rsidR="005C2F60" w:rsidRDefault="005C2F60" w:rsidP="005C2F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25AD932E" w14:textId="77777777" w:rsidR="005C2F60" w:rsidRDefault="005C2F60" w:rsidP="005C2F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5AD932F" w14:textId="30EBF44B" w:rsidR="005C2F60" w:rsidRDefault="005C2F60" w:rsidP="005C2F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CC0D00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5AD9330" w14:textId="77777777" w:rsidR="005C2F60" w:rsidRDefault="005C2F60" w:rsidP="005C2F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25AD9331" w14:textId="77777777" w:rsidR="005C2F60" w:rsidRDefault="005C2F60" w:rsidP="005C2F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25AD9332" w14:textId="77777777" w:rsidR="005C2F60" w:rsidRDefault="005C2F60" w:rsidP="005C2F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5AD9333" w14:textId="77777777" w:rsidR="005C2F60" w:rsidRDefault="005C2F60" w:rsidP="005C2F6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5AD9334" w14:textId="77777777" w:rsidR="005C2F60" w:rsidRDefault="005C2F60" w:rsidP="005C2F6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5AD9335" w14:textId="77777777" w:rsidR="005C2F60" w:rsidRDefault="005C2F60" w:rsidP="005C2F6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25AD9336" w14:textId="77777777" w:rsidR="005C2F60" w:rsidRDefault="005C2F60" w:rsidP="005C2F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5AD9337" w14:textId="77777777" w:rsidR="005C2F60" w:rsidRDefault="005C2F60" w:rsidP="005C2F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25AD9338" w14:textId="77777777" w:rsidR="005C2F60" w:rsidRDefault="005C2F60" w:rsidP="005C2F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25AD9339" w14:textId="77777777" w:rsidR="005C2F60" w:rsidRDefault="005C2F60" w:rsidP="005C2F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25AD933A" w14:textId="77777777" w:rsidR="005C2F60" w:rsidRDefault="005C2F60" w:rsidP="005C2F60">
      <w:pPr>
        <w:spacing w:line="276" w:lineRule="auto"/>
        <w:rPr>
          <w:sz w:val="24"/>
          <w:szCs w:val="24"/>
        </w:rPr>
      </w:pPr>
    </w:p>
    <w:p w14:paraId="25AD933B" w14:textId="77777777" w:rsidR="005C2F60" w:rsidRDefault="005C2F60" w:rsidP="005C2F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5AD933C" w14:textId="77777777" w:rsidR="005C2F60" w:rsidRDefault="005C2F60" w:rsidP="005C2F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5AD933D" w14:textId="77777777" w:rsidR="005C2F60" w:rsidRDefault="005C2F60" w:rsidP="005C2F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AD933E" w14:textId="77777777" w:rsidR="005C2F60" w:rsidRDefault="005C2F60" w:rsidP="005C2F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5AD933F" w14:textId="77777777" w:rsidR="005C2F60" w:rsidRDefault="005C2F60" w:rsidP="005C2F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5AD9340" w14:textId="77777777" w:rsidR="005C2F60" w:rsidRDefault="005C2F60" w:rsidP="005C2F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AD9341" w14:textId="77777777" w:rsidR="005C2F60" w:rsidRDefault="005C2F60" w:rsidP="005C2F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5AD9342" w14:textId="77777777" w:rsidR="005C2F60" w:rsidRDefault="005C2F60" w:rsidP="005C2F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25AD9343" w14:textId="77777777" w:rsidR="005C2F60" w:rsidRDefault="005C2F60" w:rsidP="005C2F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5AD9344" w14:textId="77777777" w:rsidR="005C2F60" w:rsidRDefault="005C2F60" w:rsidP="005C2F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25AD9345" w14:textId="77777777" w:rsidR="005C2F60" w:rsidRDefault="005C2F60" w:rsidP="005C2F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25AD9346" w14:textId="77777777" w:rsidR="005C2F60" w:rsidRDefault="005C2F60" w:rsidP="005C2F6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25AD9347" w14:textId="77777777" w:rsidR="005C2F60" w:rsidRDefault="005C2F60" w:rsidP="005C2F6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5AD9348" w14:textId="77777777" w:rsidR="005C2F60" w:rsidRDefault="005C2F60" w:rsidP="005C2F6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5AD9349" w14:textId="2B2BB47F" w:rsidR="005C2F60" w:rsidRDefault="005C2F60" w:rsidP="005C2F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CC0D00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5AD934A" w14:textId="77777777" w:rsidR="005C2F60" w:rsidRDefault="005C2F60" w:rsidP="005C2F6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5AD934B" w14:textId="77777777" w:rsidR="005C2F60" w:rsidRDefault="005C2F60" w:rsidP="005C2F60">
      <w:pPr>
        <w:rPr>
          <w:sz w:val="26"/>
          <w:szCs w:val="26"/>
        </w:rPr>
      </w:pPr>
    </w:p>
    <w:p w14:paraId="25AD934C" w14:textId="77777777" w:rsidR="005C2F60" w:rsidRDefault="005C2F60" w:rsidP="005C2F60">
      <w:pPr>
        <w:rPr>
          <w:sz w:val="26"/>
          <w:szCs w:val="26"/>
        </w:rPr>
      </w:pPr>
    </w:p>
    <w:p w14:paraId="25AD934E" w14:textId="1AB0B2D7" w:rsidR="005C2F60" w:rsidRDefault="005C2F60" w:rsidP="005C2F60">
      <w:pPr>
        <w:ind w:firstLine="0"/>
        <w:rPr>
          <w:sz w:val="22"/>
          <w:szCs w:val="22"/>
        </w:rPr>
      </w:pPr>
      <w:bookmarkStart w:id="1" w:name="_GoBack"/>
      <w:bookmarkEnd w:id="1"/>
      <w:r>
        <w:rPr>
          <w:sz w:val="22"/>
          <w:szCs w:val="22"/>
        </w:rPr>
        <w:t xml:space="preserve"> </w:t>
      </w:r>
    </w:p>
    <w:p w14:paraId="24A38388" w14:textId="77777777" w:rsidR="00CC0D00" w:rsidRPr="00CB6078" w:rsidRDefault="00CC0D00" w:rsidP="00CC0D00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FF9BC11" w14:textId="77777777" w:rsidR="00CC0D00" w:rsidRPr="00CB6078" w:rsidRDefault="00CC0D00" w:rsidP="00CC0D00">
      <w:pPr>
        <w:ind w:firstLine="0"/>
        <w:rPr>
          <w:sz w:val="26"/>
          <w:szCs w:val="26"/>
        </w:rPr>
      </w:pPr>
    </w:p>
    <w:p w14:paraId="25AD934F" w14:textId="77777777" w:rsidR="008F73A3" w:rsidRPr="00697DC5" w:rsidRDefault="008F73A3" w:rsidP="005C2F6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EF2B2" w14:textId="77777777" w:rsidR="00C74DAF" w:rsidRDefault="00C74DAF">
      <w:r>
        <w:separator/>
      </w:r>
    </w:p>
  </w:endnote>
  <w:endnote w:type="continuationSeparator" w:id="0">
    <w:p w14:paraId="7A7F498B" w14:textId="77777777" w:rsidR="00C74DAF" w:rsidRDefault="00C74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D51D5" w14:textId="77777777" w:rsidR="00C74DAF" w:rsidRDefault="00C74DAF">
      <w:r>
        <w:separator/>
      </w:r>
    </w:p>
  </w:footnote>
  <w:footnote w:type="continuationSeparator" w:id="0">
    <w:p w14:paraId="294823F4" w14:textId="77777777" w:rsidR="00C74DAF" w:rsidRDefault="00C74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D9354" w14:textId="77777777" w:rsidR="00AD7048" w:rsidRDefault="000559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5AD9355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3ADA"/>
    <w:rsid w:val="00004529"/>
    <w:rsid w:val="00004DA3"/>
    <w:rsid w:val="0000513E"/>
    <w:rsid w:val="00005360"/>
    <w:rsid w:val="000069D6"/>
    <w:rsid w:val="00010695"/>
    <w:rsid w:val="00011B5F"/>
    <w:rsid w:val="00011FF8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99B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809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2E2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027E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5856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3B13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2F60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6C7F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0C28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6B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08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0DAF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096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429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1C14"/>
    <w:rsid w:val="00C72F80"/>
    <w:rsid w:val="00C734C3"/>
    <w:rsid w:val="00C74702"/>
    <w:rsid w:val="00C74DAF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0D00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67AC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D9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CE627-1ED6-4488-BF5B-D0FD9844E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150996-455B-4A88-B442-CEC78DA341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7C1D3-EA8D-40F3-B3B5-0D3B098D3E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F42DA9C-A3DA-416D-AA4E-E8677B80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2016-09-28T08:37:00Z</dcterms:created>
  <dcterms:modified xsi:type="dcterms:W3CDTF">2016-09-28T10:38:00Z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